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C7546F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CD737E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</w:tr>
      <w:tr w:rsidR="00AA0C99" w:rsidRPr="00FF3B64" w:rsidTr="00C7546F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C7546F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D740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C7546F">
        <w:trPr>
          <w:trHeight w:val="117"/>
        </w:trPr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460CC3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Emocije</w:t>
            </w:r>
          </w:p>
        </w:tc>
        <w:tc>
          <w:tcPr>
            <w:tcW w:w="2268" w:type="dxa"/>
            <w:vMerge w:val="restart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C7546F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6A58A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Emocionalnost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C7546F">
        <w:tc>
          <w:tcPr>
            <w:tcW w:w="9776" w:type="dxa"/>
            <w:gridSpan w:val="4"/>
            <w:shd w:val="clear" w:color="auto" w:fill="92CDDC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6A58A9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6A58A9">
              <w:rPr>
                <w:color w:val="231F20"/>
              </w:rPr>
              <w:t>osr A 3.1. Razvija sliku o sebi.</w:t>
            </w:r>
          </w:p>
          <w:p w:rsidR="00000000" w:rsidRDefault="006A58A9">
            <w:pPr>
              <w:pStyle w:val="t-8"/>
              <w:shd w:val="clear" w:color="auto" w:fill="FFFFFF"/>
              <w:spacing w:after="48" w:line="360" w:lineRule="auto"/>
              <w:jc w:val="both"/>
              <w:textAlignment w:val="baseline"/>
            </w:pPr>
            <w:r w:rsidRPr="006A58A9">
              <w:rPr>
                <w:color w:val="231F20"/>
              </w:rPr>
              <w:t>osr A 3.2. Upravlja svojim emocijama i ponašanjem.</w:t>
            </w:r>
          </w:p>
        </w:tc>
      </w:tr>
      <w:tr w:rsidR="00AA0C99" w:rsidRPr="00FF3B64" w:rsidTr="00C7546F">
        <w:tc>
          <w:tcPr>
            <w:tcW w:w="2525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6A58A9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emocije, odrastanje, osjećaji, animirani film </w:t>
            </w:r>
          </w:p>
        </w:tc>
      </w:tr>
      <w:tr w:rsidR="00AA0C99" w:rsidRPr="00FF3B64" w:rsidTr="00C7546F"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6A58A9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evaluacijski listići (Prilog 1), isječak iz crtanog filma, za učenike: papiri, olovke, drvene bojice ili flomasteri </w:t>
            </w:r>
          </w:p>
        </w:tc>
      </w:tr>
      <w:tr w:rsidR="00AA0C99" w:rsidRPr="00FF3B64" w:rsidTr="00C7546F">
        <w:tc>
          <w:tcPr>
            <w:tcW w:w="9776" w:type="dxa"/>
            <w:gridSpan w:val="4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B14B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3453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najavljuje cilj današnjeg sata:</w:t>
            </w:r>
          </w:p>
          <w:p w:rsidR="00000000" w:rsidRDefault="00C7546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Prepoznati vlastite osjećaje i povezati ih s promjenama u odrastanju.</w:t>
            </w:r>
          </w:p>
          <w:p w:rsidR="00000000" w:rsidRDefault="00C7546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 postavlja pitanje: Kako se danas osjećate?</w:t>
            </w:r>
          </w:p>
          <w:p w:rsidR="00000000" w:rsidRDefault="00FD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3453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53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dio </w:t>
            </w:r>
          </w:p>
          <w:p w:rsidR="00000000" w:rsidRDefault="003453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Učenici gledaju video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(Prilog</w:t>
            </w:r>
            <w:r w:rsidR="00C754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</w:t>
            </w:r>
            <w:ins w:id="0" w:author="sk-mpovalec" w:date="2021-09-27T14:49:00Z">
              <w:r w:rsidR="0088699C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.</w:t>
              </w:r>
            </w:ins>
          </w:p>
          <w:p w:rsidR="00000000" w:rsidRDefault="00C7546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Razgovaraju. Razrednik postavlja pitanja:</w:t>
            </w:r>
          </w:p>
          <w:p w:rsidR="00000000" w:rsidRDefault="003453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Opiši emocije iz animiranog filma </w:t>
            </w:r>
            <w:r w:rsidR="006A58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„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Izvrnuto obrnuto</w:t>
            </w:r>
            <w:del w:id="1" w:author="sk-mpovalec" w:date="2021-09-27T14:49:00Z">
              <w:r w:rsidR="006A58A9" w:rsidDel="0088699C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“</w:delText>
              </w:r>
              <w:r w:rsidDel="0088699C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.</w:delText>
              </w:r>
            </w:del>
            <w:ins w:id="2" w:author="sk-mpovalec" w:date="2021-09-27T14:49:00Z">
              <w:r w:rsidR="0088699C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”</w:t>
              </w:r>
              <w:r w:rsidR="0088699C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.</w:t>
              </w:r>
            </w:ins>
          </w:p>
          <w:p w:rsidR="00000000" w:rsidRDefault="003453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Što se događa djevojčici?</w:t>
            </w:r>
          </w:p>
          <w:p w:rsidR="00000000" w:rsidRDefault="003453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Smatraš li da je uredu biti tužan? </w:t>
            </w:r>
          </w:p>
          <w:p w:rsidR="00000000" w:rsidRDefault="003453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 ljut? </w:t>
            </w:r>
          </w:p>
          <w:p w:rsidR="00000000" w:rsidRDefault="003453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Što te može naljutiti?</w:t>
            </w:r>
          </w:p>
          <w:p w:rsidR="00000000" w:rsidRDefault="003453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Reagiraš li u ljutnji katkada nepromišljeno i naglo?</w:t>
            </w:r>
          </w:p>
          <w:p w:rsidR="00000000" w:rsidRDefault="003453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</w:t>
            </w: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oje </w:t>
            </w:r>
            <w:r w:rsidR="00C754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emocije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katkada ne možemo ih kontrolirati</w:t>
            </w:r>
            <w:r w:rsidR="00C754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(tuga, razočaranje, nemoć</w:t>
            </w:r>
            <w:r w:rsidR="00C754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 slično)</w:t>
            </w:r>
          </w:p>
          <w:p w:rsidR="00000000" w:rsidRDefault="003453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Na papir zapiši četiri različite emocije koje najčešće osjećaš. </w:t>
            </w:r>
          </w:p>
          <w:p w:rsidR="00000000" w:rsidRDefault="003453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Sada svaku svoju emociju zamisli kao ljudsko biće i opiši ju  što detaljnije (njezin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vanjski</w:t>
            </w: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izgled, starost, kako se kreće, što najčešće radi, što je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odjenula</w:t>
            </w:r>
            <w:r w:rsidR="00C754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 dr.</w:t>
            </w: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na posljetku joj nadjeni ime.  Odaberi jednu od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emocija k</w:t>
            </w: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oju si opisao/opisala i nacrtaju ju prema svom opisu, dodaj joj one boje koje te </w:t>
            </w: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asociraju na tu emociju. </w:t>
            </w:r>
          </w:p>
          <w:p w:rsidR="00000000" w:rsidRDefault="0034533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Učenici jedni drugima prezentiraju svoje emocije. </w:t>
            </w:r>
          </w:p>
          <w:p w:rsidR="00000000" w:rsidRDefault="0034533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Završni dio </w:t>
            </w:r>
          </w:p>
          <w:p w:rsidR="00000000" w:rsidRDefault="003453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Učenici svoje radove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postavljaju</w:t>
            </w: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na školski pano te zajednički komentiraju svoje radove. </w:t>
            </w:r>
          </w:p>
          <w:p w:rsidR="00000000" w:rsidRDefault="003453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 zaključuje.</w:t>
            </w:r>
          </w:p>
          <w:p w:rsidR="00000000" w:rsidRDefault="00C754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Emocije mogu biti ugodne i neugodne. </w:t>
            </w:r>
          </w:p>
          <w:p w:rsidR="00000000" w:rsidRDefault="003453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Emocije su važan dio našeg života</w:t>
            </w:r>
          </w:p>
          <w:p w:rsidR="00000000" w:rsidRDefault="003453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One nam pomažu da riješimo problem koji </w:t>
            </w:r>
            <w:r w:rsidR="00C754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 muči, izbjegnemo opasnost, povežemo se s ljudima</w:t>
            </w:r>
            <w:r w:rsidR="00C754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00000" w:rsidRDefault="003453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Pomoću njih upoznajemo sebe, oblikuju nas</w:t>
            </w:r>
            <w:r w:rsidR="00C754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A58A9" w:rsidRPr="00827CD5" w:rsidRDefault="006A58A9" w:rsidP="006A58A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7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Izlazni listić (Prilog1)</w:t>
            </w:r>
          </w:p>
          <w:p w:rsidR="00000000" w:rsidRDefault="00FD02FD">
            <w:pPr>
              <w:rPr>
                <w:bCs/>
              </w:rPr>
            </w:pPr>
          </w:p>
        </w:tc>
      </w:tr>
    </w:tbl>
    <w:p w:rsidR="000210F5" w:rsidRDefault="00FD02FD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C7546F" w:rsidRPr="006A58A9" w:rsidRDefault="0034533F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GoBack"/>
      <w:r w:rsidRPr="0034533F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bookmarkEnd w:id="3"/>
    <w:p w:rsidR="00C7546F" w:rsidRDefault="00C7546F">
      <w:pPr>
        <w:rPr>
          <w:b/>
          <w:bCs/>
        </w:rPr>
      </w:pPr>
    </w:p>
    <w:p w:rsidR="00C7546F" w:rsidRDefault="00C7546F">
      <w:pPr>
        <w:rPr>
          <w:b/>
          <w:bCs/>
        </w:rPr>
      </w:pPr>
      <w:r w:rsidRPr="00C7546F">
        <w:rPr>
          <w:b/>
          <w:bCs/>
        </w:rPr>
        <w:t xml:space="preserve">Koja emocija je prevladavala kod tebe za ovog sata razrednika. </w:t>
      </w:r>
    </w:p>
    <w:tbl>
      <w:tblPr>
        <w:tblStyle w:val="TableGrid"/>
        <w:tblpPr w:leftFromText="180" w:rightFromText="180" w:vertAnchor="text" w:horzAnchor="margin" w:tblpY="3"/>
        <w:tblW w:w="0" w:type="auto"/>
        <w:tblLook w:val="04A0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C7546F" w:rsidRPr="00C7546F" w:rsidTr="00E341E7">
        <w:trPr>
          <w:trHeight w:val="966"/>
        </w:trPr>
        <w:tc>
          <w:tcPr>
            <w:tcW w:w="1132" w:type="dxa"/>
          </w:tcPr>
          <w:p w:rsidR="00C7546F" w:rsidRPr="00C7546F" w:rsidRDefault="00FD02FD" w:rsidP="00C7546F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17" name="Slika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:rsidR="00C7546F" w:rsidRPr="00C7546F" w:rsidRDefault="00FD02FD" w:rsidP="00C7546F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18" name="Slika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20" name="Slika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21" name="Slik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22" name="Slik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23" name="Slika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24" name="Slika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7546F" w:rsidRDefault="00C7546F">
      <w:pPr>
        <w:rPr>
          <w:b/>
        </w:rPr>
      </w:pPr>
    </w:p>
    <w:p w:rsidR="00C7546F" w:rsidRPr="00C7546F" w:rsidRDefault="00C7546F">
      <w:pPr>
        <w:rPr>
          <w:b/>
          <w:bCs/>
        </w:rPr>
      </w:pPr>
      <w:r w:rsidRPr="00C7546F">
        <w:rPr>
          <w:b/>
          <w:bCs/>
        </w:rPr>
        <w:t xml:space="preserve">Koja emocija je prevladavala kod tebe za ovog sata razrednika. </w:t>
      </w:r>
    </w:p>
    <w:tbl>
      <w:tblPr>
        <w:tblStyle w:val="TableGrid"/>
        <w:tblpPr w:leftFromText="180" w:rightFromText="180" w:vertAnchor="text" w:horzAnchor="margin" w:tblpY="3"/>
        <w:tblW w:w="0" w:type="auto"/>
        <w:tblLook w:val="04A0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C7546F" w:rsidRPr="00C7546F" w:rsidTr="00E341E7">
        <w:trPr>
          <w:trHeight w:val="966"/>
        </w:trPr>
        <w:tc>
          <w:tcPr>
            <w:tcW w:w="1132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25" name="Slika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26" name="Slika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27" name="Slika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28" name="Slika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29" name="Slika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7546F" w:rsidRDefault="00C7546F">
      <w:pPr>
        <w:rPr>
          <w:b/>
        </w:rPr>
      </w:pPr>
    </w:p>
    <w:p w:rsidR="00C7546F" w:rsidRPr="00C7546F" w:rsidRDefault="00C7546F">
      <w:pPr>
        <w:rPr>
          <w:b/>
          <w:bCs/>
        </w:rPr>
      </w:pPr>
      <w:r w:rsidRPr="00C7546F">
        <w:rPr>
          <w:b/>
          <w:bCs/>
        </w:rPr>
        <w:t xml:space="preserve">Koja emocija je prevladavala kod tebe za ovog sata razrednika. </w:t>
      </w:r>
    </w:p>
    <w:tbl>
      <w:tblPr>
        <w:tblStyle w:val="TableGrid"/>
        <w:tblpPr w:leftFromText="180" w:rightFromText="180" w:vertAnchor="text" w:horzAnchor="margin" w:tblpY="3"/>
        <w:tblW w:w="0" w:type="auto"/>
        <w:tblLook w:val="04A0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C7546F" w:rsidRPr="00C7546F" w:rsidTr="00E341E7">
        <w:trPr>
          <w:trHeight w:val="966"/>
        </w:trPr>
        <w:tc>
          <w:tcPr>
            <w:tcW w:w="1132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97152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30" name="Slika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96128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31" name="Slika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95104" behindDoc="1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32" name="Slika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33" name="Slika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34" name="Slika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35" name="Slika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36" name="Slika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37" name="Slika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7546F" w:rsidRDefault="00C7546F">
      <w:pPr>
        <w:rPr>
          <w:b/>
        </w:rPr>
      </w:pPr>
    </w:p>
    <w:p w:rsidR="00C7546F" w:rsidRPr="00C7546F" w:rsidRDefault="00C7546F">
      <w:pPr>
        <w:rPr>
          <w:b/>
          <w:bCs/>
        </w:rPr>
      </w:pPr>
      <w:r w:rsidRPr="00C7546F">
        <w:rPr>
          <w:b/>
          <w:bCs/>
        </w:rPr>
        <w:t xml:space="preserve">Koja emocija je prevladavala kod tebe za ovog sata razrednika. </w:t>
      </w:r>
    </w:p>
    <w:tbl>
      <w:tblPr>
        <w:tblStyle w:val="TableGrid"/>
        <w:tblpPr w:leftFromText="180" w:rightFromText="180" w:vertAnchor="text" w:horzAnchor="margin" w:tblpY="3"/>
        <w:tblW w:w="0" w:type="auto"/>
        <w:tblLook w:val="04A0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C7546F" w:rsidRPr="00C7546F" w:rsidTr="00E341E7">
        <w:trPr>
          <w:trHeight w:val="966"/>
        </w:trPr>
        <w:tc>
          <w:tcPr>
            <w:tcW w:w="1132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06368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38" name="Slika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05344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39" name="Slika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04320" behindDoc="1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40" name="Slika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03296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41" name="Slika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02272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42" name="Slika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01248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43" name="Slika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00224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44" name="Slika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99200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45" name="Slika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7546F" w:rsidRDefault="00C7546F">
      <w:pPr>
        <w:rPr>
          <w:b/>
        </w:rPr>
      </w:pPr>
    </w:p>
    <w:p w:rsidR="00C7546F" w:rsidRPr="00C7546F" w:rsidRDefault="00C7546F">
      <w:pPr>
        <w:rPr>
          <w:b/>
          <w:bCs/>
        </w:rPr>
      </w:pPr>
      <w:r w:rsidRPr="00C7546F">
        <w:rPr>
          <w:b/>
          <w:bCs/>
        </w:rPr>
        <w:t xml:space="preserve">Koja emocija je prevladavala kod tebe za ovog sata razrednika. </w:t>
      </w:r>
    </w:p>
    <w:tbl>
      <w:tblPr>
        <w:tblStyle w:val="TableGrid"/>
        <w:tblpPr w:leftFromText="180" w:rightFromText="180" w:vertAnchor="text" w:horzAnchor="margin" w:tblpY="3"/>
        <w:tblW w:w="0" w:type="auto"/>
        <w:tblLook w:val="04A0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C7546F" w:rsidRPr="00C7546F" w:rsidTr="00E341E7">
        <w:trPr>
          <w:trHeight w:val="966"/>
        </w:trPr>
        <w:tc>
          <w:tcPr>
            <w:tcW w:w="1132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15584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46" name="Slika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14560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47" name="Slika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13536" behindDoc="1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48" name="Slika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12512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49" name="Slika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11488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50" name="Slika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10464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51" name="Slika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09440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52" name="Slika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08416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53" name="Slika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7546F" w:rsidRDefault="00C7546F">
      <w:pPr>
        <w:rPr>
          <w:b/>
        </w:rPr>
      </w:pPr>
    </w:p>
    <w:p w:rsidR="00C7546F" w:rsidRPr="00C7546F" w:rsidRDefault="00C7546F">
      <w:pPr>
        <w:rPr>
          <w:b/>
          <w:bCs/>
        </w:rPr>
      </w:pPr>
      <w:r w:rsidRPr="00C7546F">
        <w:rPr>
          <w:b/>
          <w:bCs/>
        </w:rPr>
        <w:t xml:space="preserve">Koja emocija je prevladavala kod tebe za ovog sata razrednika. </w:t>
      </w:r>
    </w:p>
    <w:tbl>
      <w:tblPr>
        <w:tblStyle w:val="TableGrid"/>
        <w:tblpPr w:leftFromText="180" w:rightFromText="180" w:vertAnchor="text" w:horzAnchor="margin" w:tblpY="3"/>
        <w:tblW w:w="0" w:type="auto"/>
        <w:tblLook w:val="04A0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C7546F" w:rsidRPr="00C7546F" w:rsidTr="00E341E7">
        <w:trPr>
          <w:trHeight w:val="966"/>
        </w:trPr>
        <w:tc>
          <w:tcPr>
            <w:tcW w:w="1132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24800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54" name="Slika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23776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55" name="Slika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22752" behindDoc="1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56" name="Slika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21728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57" name="Slika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20704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58" name="Slika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19680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59" name="Slika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18656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60" name="Slika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17632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61" name="Slika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7546F" w:rsidRDefault="00C7546F">
      <w:pPr>
        <w:rPr>
          <w:b/>
        </w:rPr>
      </w:pPr>
    </w:p>
    <w:p w:rsidR="00C7546F" w:rsidRPr="00C7546F" w:rsidRDefault="00C7546F">
      <w:pPr>
        <w:rPr>
          <w:b/>
          <w:bCs/>
        </w:rPr>
      </w:pPr>
      <w:r w:rsidRPr="00C7546F">
        <w:rPr>
          <w:b/>
          <w:bCs/>
        </w:rPr>
        <w:t xml:space="preserve">Koja emocija je prevladavala kod tebe za ovog sata razrednika. </w:t>
      </w:r>
    </w:p>
    <w:tbl>
      <w:tblPr>
        <w:tblStyle w:val="TableGrid"/>
        <w:tblpPr w:leftFromText="180" w:rightFromText="180" w:vertAnchor="text" w:horzAnchor="margin" w:tblpY="3"/>
        <w:tblW w:w="0" w:type="auto"/>
        <w:tblLook w:val="04A0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C7546F" w:rsidRPr="00C7546F" w:rsidTr="00E341E7">
        <w:trPr>
          <w:trHeight w:val="966"/>
        </w:trPr>
        <w:tc>
          <w:tcPr>
            <w:tcW w:w="1132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34016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62" name="Slika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32992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63" name="Slika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31968" behindDoc="1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64" name="Slika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30944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65" name="Slika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29920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66" name="Slika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28896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67" name="Slika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27872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68" name="Slika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C7546F" w:rsidRPr="00C7546F" w:rsidRDefault="00FD02FD" w:rsidP="00C7546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726848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69" name="Slika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7546F" w:rsidDel="0088699C" w:rsidRDefault="00C7546F">
      <w:pPr>
        <w:rPr>
          <w:del w:id="4" w:author="sk-mpovalec" w:date="2021-09-27T14:50:00Z"/>
          <w:b/>
        </w:rPr>
      </w:pPr>
      <w:del w:id="5" w:author="sk-mpovalec" w:date="2021-09-27T14:50:00Z">
        <w:r w:rsidDel="0088699C">
          <w:rPr>
            <w:b/>
          </w:rPr>
          <w:lastRenderedPageBreak/>
          <w:br w:type="page"/>
        </w:r>
      </w:del>
    </w:p>
    <w:p w:rsidR="00C7546F" w:rsidRPr="00C7546F" w:rsidRDefault="0034533F">
      <w:pPr>
        <w:rPr>
          <w:rFonts w:ascii="Times New Roman" w:hAnsi="Times New Roman" w:cs="Times New Roman"/>
          <w:b/>
        </w:rPr>
      </w:pPr>
      <w:r w:rsidRPr="0034533F">
        <w:rPr>
          <w:rFonts w:ascii="Times New Roman" w:hAnsi="Times New Roman" w:cs="Times New Roman"/>
          <w:b/>
        </w:rPr>
        <w:t>Prilog 2</w:t>
      </w:r>
    </w:p>
    <w:p w:rsidR="00C7546F" w:rsidRPr="00C7546F" w:rsidRDefault="0034533F">
      <w:pPr>
        <w:rPr>
          <w:rFonts w:ascii="Times New Roman" w:hAnsi="Times New Roman" w:cs="Times New Roman"/>
        </w:rPr>
      </w:pPr>
      <w:r w:rsidRPr="0034533F">
        <w:rPr>
          <w:rFonts w:ascii="Times New Roman" w:hAnsi="Times New Roman" w:cs="Times New Roman"/>
        </w:rPr>
        <w:t>Video isječak iz filma Izvrnuto obrnuto</w:t>
      </w:r>
    </w:p>
    <w:p w:rsidR="00F170EF" w:rsidRPr="00F170EF" w:rsidRDefault="0034533F">
      <w:hyperlink r:id="rId14" w:history="1">
        <w:r w:rsidRPr="0034533F">
          <w:rPr>
            <w:rStyle w:val="Hyperlink"/>
            <w:rFonts w:ascii="Times New Roman" w:hAnsi="Times New Roman" w:cs="Times New Roman"/>
          </w:rPr>
          <w:t>https://www.youtube.com/watch?v=HP-Fkf0Lnzw&amp;t=10s</w:t>
        </w:r>
      </w:hyperlink>
      <w:r w:rsidR="00C7546F">
        <w:rPr>
          <w:b/>
        </w:rPr>
        <w:t xml:space="preserve"> </w:t>
      </w:r>
    </w:p>
    <w:sectPr w:rsidR="00F170EF" w:rsidRPr="00F170EF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4277A"/>
    <w:rsid w:val="00043E12"/>
    <w:rsid w:val="00083C9B"/>
    <w:rsid w:val="000A406F"/>
    <w:rsid w:val="000A6D48"/>
    <w:rsid w:val="001470FC"/>
    <w:rsid w:val="002171BA"/>
    <w:rsid w:val="00285FDE"/>
    <w:rsid w:val="002D523A"/>
    <w:rsid w:val="002E41D1"/>
    <w:rsid w:val="002E7A17"/>
    <w:rsid w:val="003037BC"/>
    <w:rsid w:val="00313FEB"/>
    <w:rsid w:val="0034533F"/>
    <w:rsid w:val="00392DA1"/>
    <w:rsid w:val="003F0B4A"/>
    <w:rsid w:val="003F3103"/>
    <w:rsid w:val="00442C58"/>
    <w:rsid w:val="00460CC3"/>
    <w:rsid w:val="004612F5"/>
    <w:rsid w:val="00486EAA"/>
    <w:rsid w:val="004B1390"/>
    <w:rsid w:val="00524139"/>
    <w:rsid w:val="005422B4"/>
    <w:rsid w:val="005462F0"/>
    <w:rsid w:val="00573494"/>
    <w:rsid w:val="00582218"/>
    <w:rsid w:val="00582FDF"/>
    <w:rsid w:val="005A12AA"/>
    <w:rsid w:val="00662406"/>
    <w:rsid w:val="00675B72"/>
    <w:rsid w:val="006A58A9"/>
    <w:rsid w:val="00721E30"/>
    <w:rsid w:val="007B6EFC"/>
    <w:rsid w:val="00810E10"/>
    <w:rsid w:val="0088699C"/>
    <w:rsid w:val="00890A0A"/>
    <w:rsid w:val="008B1991"/>
    <w:rsid w:val="008D2753"/>
    <w:rsid w:val="008E196B"/>
    <w:rsid w:val="008F7F57"/>
    <w:rsid w:val="00914C7D"/>
    <w:rsid w:val="009354AB"/>
    <w:rsid w:val="0093633A"/>
    <w:rsid w:val="00936FB8"/>
    <w:rsid w:val="00A05332"/>
    <w:rsid w:val="00A51938"/>
    <w:rsid w:val="00A541C8"/>
    <w:rsid w:val="00AA0C99"/>
    <w:rsid w:val="00B0376B"/>
    <w:rsid w:val="00B12CEE"/>
    <w:rsid w:val="00B14B23"/>
    <w:rsid w:val="00C270CC"/>
    <w:rsid w:val="00C55B2E"/>
    <w:rsid w:val="00C7546F"/>
    <w:rsid w:val="00C877EE"/>
    <w:rsid w:val="00C94C82"/>
    <w:rsid w:val="00CA696E"/>
    <w:rsid w:val="00CC72EB"/>
    <w:rsid w:val="00CD737E"/>
    <w:rsid w:val="00D04ECA"/>
    <w:rsid w:val="00D1524C"/>
    <w:rsid w:val="00D302E4"/>
    <w:rsid w:val="00D36EF2"/>
    <w:rsid w:val="00D74033"/>
    <w:rsid w:val="00D77B78"/>
    <w:rsid w:val="00D9679A"/>
    <w:rsid w:val="00E260E8"/>
    <w:rsid w:val="00E31005"/>
    <w:rsid w:val="00E430E3"/>
    <w:rsid w:val="00E64353"/>
    <w:rsid w:val="00ED7147"/>
    <w:rsid w:val="00F06E19"/>
    <w:rsid w:val="00F170EF"/>
    <w:rsid w:val="00F441E4"/>
    <w:rsid w:val="00FA36EC"/>
    <w:rsid w:val="00FD0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7546F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www.youtube.com/watch?v=HP-Fkf0Lnzw&amp;t=10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AF579-5C05-4736-AB9D-2663BC3DC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13</cp:revision>
  <dcterms:created xsi:type="dcterms:W3CDTF">2021-09-17T09:48:00Z</dcterms:created>
  <dcterms:modified xsi:type="dcterms:W3CDTF">2021-09-27T12:50:00Z</dcterms:modified>
</cp:coreProperties>
</file>